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E72" w:rsidRPr="00F07E72" w:rsidRDefault="00F07E72" w:rsidP="00F07E72">
      <w:pPr>
        <w:spacing w:after="0" w:line="192" w:lineRule="atLeast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ins w:id="0" w:author="Unknown">
        <w:r w:rsidRPr="00F07E72">
          <w:rPr>
            <w:rFonts w:ascii="inherit" w:eastAsia="Times New Roman" w:hAnsi="inherit" w:cs="Lucida Sans Unicode"/>
            <w:color w:val="403838"/>
            <w:sz w:val="20"/>
            <w:szCs w:val="20"/>
            <w:bdr w:val="none" w:sz="0" w:space="0" w:color="auto" w:frame="1"/>
          </w:rPr>
          <w:br/>
        </w:r>
      </w:ins>
    </w:p>
    <w:p w:rsidR="00F07E72" w:rsidRPr="00F07E72" w:rsidRDefault="00F07E72" w:rsidP="00F07E72">
      <w:pPr>
        <w:spacing w:after="0" w:line="192" w:lineRule="atLeast"/>
        <w:textAlignment w:val="baseline"/>
        <w:outlineLvl w:val="0"/>
        <w:rPr>
          <w:rFonts w:ascii="inherit" w:eastAsia="Times New Roman" w:hAnsi="inherit" w:cs="Lucida Sans Unicode"/>
          <w:b/>
          <w:bCs/>
          <w:color w:val="403838"/>
          <w:kern w:val="36"/>
          <w:sz w:val="36"/>
          <w:szCs w:val="36"/>
        </w:rPr>
      </w:pPr>
      <w:hyperlink r:id="rId6" w:history="1">
        <w:r w:rsidRPr="00F07E72">
          <w:rPr>
            <w:rFonts w:ascii="inherit" w:eastAsia="Times New Roman" w:hAnsi="inherit" w:cs="Lucida Sans Unicode"/>
            <w:b/>
            <w:bCs/>
            <w:color w:val="404040"/>
            <w:kern w:val="36"/>
            <w:sz w:val="36"/>
            <w:szCs w:val="36"/>
            <w:u w:val="single"/>
            <w:bdr w:val="none" w:sz="0" w:space="0" w:color="auto" w:frame="1"/>
          </w:rPr>
          <w:t>Journal of Nuclear Medicine</w:t>
        </w:r>
      </w:hyperlink>
    </w:p>
    <w:p w:rsid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b/>
          <w:bCs/>
          <w:i/>
          <w:iCs/>
          <w:color w:val="403838"/>
          <w:sz w:val="20"/>
          <w:szCs w:val="20"/>
          <w:bdr w:val="none" w:sz="0" w:space="0" w:color="auto" w:frame="1"/>
        </w:rPr>
      </w:pPr>
    </w:p>
    <w:p w:rsidR="00F07E72" w:rsidRP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b/>
          <w:bCs/>
          <w:i/>
          <w:iCs/>
          <w:color w:val="403838"/>
          <w:sz w:val="20"/>
          <w:szCs w:val="20"/>
          <w:bdr w:val="none" w:sz="0" w:space="0" w:color="auto" w:frame="1"/>
        </w:rPr>
        <w:t>JNM</w:t>
      </w:r>
      <w:r w:rsidRPr="00F07E72">
        <w:rPr>
          <w:rFonts w:ascii="inherit" w:eastAsia="Times New Roman" w:hAnsi="inherit" w:cs="Lucida Sans Unicode"/>
          <w:b/>
          <w:bCs/>
          <w:color w:val="403838"/>
          <w:sz w:val="20"/>
          <w:szCs w:val="20"/>
          <w:bdr w:val="none" w:sz="0" w:space="0" w:color="auto" w:frame="1"/>
        </w:rPr>
        <w:t> Reprint Permission Requests</w:t>
      </w:r>
    </w:p>
    <w:p w:rsidR="00F07E72" w:rsidRP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Original figures and tables published in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>JNM 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may be reprinted in articles for other journals at no charge as long as proper credit is given to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>JNM 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as follows:</w:t>
      </w:r>
    </w:p>
    <w:p w:rsidR="00F07E72" w:rsidRP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This research was originally published in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>JNM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 xml:space="preserve">. </w:t>
      </w:r>
      <w:proofErr w:type="gramStart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Author(s).</w:t>
      </w:r>
      <w:proofErr w:type="gramEnd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 xml:space="preserve"> </w:t>
      </w:r>
      <w:proofErr w:type="gramStart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Title.</w:t>
      </w:r>
      <w:proofErr w:type="gramEnd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 xml:space="preserve">J </w:t>
      </w:r>
      <w:proofErr w:type="spellStart"/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>Nucl</w:t>
      </w:r>
      <w:proofErr w:type="spellEnd"/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 xml:space="preserve"> Med.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 </w:t>
      </w:r>
      <w:proofErr w:type="spellStart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Year</w:t>
      </w:r>
      <w:proofErr w:type="gramStart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;vol:pp</w:t>
      </w:r>
      <w:proofErr w:type="gramEnd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-pp</w:t>
      </w:r>
      <w:proofErr w:type="spellEnd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. © by the Society of Nuclear Medicine and Molecular Imaging, Inc.</w:t>
      </w:r>
    </w:p>
    <w:p w:rsidR="00F07E72" w:rsidRP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This open permission applies only to original figures and tables published in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>JNM 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and only for use in other journals. The Society of Nuclear Medicine and Molecular Imaging does not hold copyright to reprinted material credited to other sources. To reprint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>JNM 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material in other types of publications, including textbooks, follow the directions to send a written request.</w:t>
      </w:r>
    </w:p>
    <w:p w:rsidR="00F07E72" w:rsidRP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hyperlink r:id="rId7" w:history="1">
        <w:r w:rsidRPr="00F07E72">
          <w:rPr>
            <w:rFonts w:ascii="inherit" w:eastAsia="Times New Roman" w:hAnsi="inherit" w:cs="Lucida Sans Unicode"/>
            <w:color w:val="581858"/>
            <w:sz w:val="20"/>
            <w:szCs w:val="20"/>
            <w:u w:val="single"/>
            <w:bdr w:val="none" w:sz="0" w:space="0" w:color="auto" w:frame="1"/>
          </w:rPr>
          <w:t>Application Form for Permissions</w:t>
        </w:r>
      </w:hyperlink>
    </w:p>
    <w:p w:rsidR="00F07E72" w:rsidRPr="00F07E72" w:rsidRDefault="00F07E72" w:rsidP="00F07E72">
      <w:pPr>
        <w:shd w:val="clear" w:color="auto" w:fill="FFFFFF"/>
        <w:spacing w:before="225" w:after="225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Requests can also be e-mailed, mailed or faxed to:</w:t>
      </w:r>
    </w:p>
    <w:p w:rsidR="00F07E72" w:rsidRP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Permission Requests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br/>
        <w:t>Communications Department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br/>
        <w:t xml:space="preserve">Society of Nuclear Medicine and Molecular </w:t>
      </w:r>
      <w:proofErr w:type="gramStart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Imaging</w:t>
      </w:r>
      <w:proofErr w:type="gramEnd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br/>
        <w:t>1850 Samuel Morse Drive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br/>
        <w:t>Reston, VA 20190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br/>
        <w:t>Tel: 703-708-9000 x 1235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br/>
        <w:t>Fax: 703-708-9018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br/>
        <w:t>E-mail: </w:t>
      </w:r>
      <w:hyperlink r:id="rId8" w:history="1">
        <w:r w:rsidRPr="00F07E72">
          <w:rPr>
            <w:rFonts w:ascii="inherit" w:eastAsia="Times New Roman" w:hAnsi="inherit" w:cs="Lucida Sans Unicode"/>
            <w:color w:val="581858"/>
            <w:sz w:val="20"/>
            <w:szCs w:val="20"/>
            <w:u w:val="single"/>
            <w:bdr w:val="none" w:sz="0" w:space="0" w:color="auto" w:frame="1"/>
          </w:rPr>
          <w:t>permissions@snmmi.org</w:t>
        </w:r>
      </w:hyperlink>
    </w:p>
    <w:p w:rsidR="00F07E72" w:rsidRPr="00F07E72" w:rsidRDefault="00F07E72" w:rsidP="00F07E72">
      <w:pPr>
        <w:shd w:val="clear" w:color="auto" w:fill="FFFFFF"/>
        <w:spacing w:before="225" w:after="225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 </w:t>
      </w:r>
      <w:r w:rsidRPr="00F07E72">
        <w:rPr>
          <w:rFonts w:ascii="inherit" w:eastAsia="Times New Roman" w:hAnsi="inherit" w:cs="Lucida Sans Unicode"/>
          <w:b/>
          <w:bCs/>
          <w:color w:val="403838"/>
          <w:sz w:val="20"/>
          <w:szCs w:val="20"/>
          <w:bdr w:val="none" w:sz="0" w:space="0" w:color="auto" w:frame="1"/>
        </w:rPr>
        <w:t>Author’s Permission to Reprint</w:t>
      </w:r>
    </w:p>
    <w:p w:rsidR="00F07E72" w:rsidRP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highlight w:val="yellow"/>
          <w:bdr w:val="none" w:sz="0" w:space="0" w:color="auto" w:frame="1"/>
        </w:rPr>
        <w:t>JNM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  <w:highlight w:val="yellow"/>
        </w:rPr>
        <w:t> authors retain the following nonexclusive copyrights, to be exercised only after the article has been published in final format in the print version of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highlight w:val="yellow"/>
          <w:bdr w:val="none" w:sz="0" w:space="0" w:color="auto" w:frame="1"/>
        </w:rPr>
        <w:t>JNM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  <w:highlight w:val="yellow"/>
        </w:rPr>
        <w:t>.</w:t>
      </w:r>
    </w:p>
    <w:p w:rsidR="00F07E72" w:rsidRPr="00F07E72" w:rsidRDefault="00F07E72" w:rsidP="00F07E72">
      <w:pPr>
        <w:shd w:val="clear" w:color="auto" w:fill="FFFFFF"/>
        <w:spacing w:before="225" w:after="225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(a) Reprint the article in print collections of the author’s own writing.</w:t>
      </w:r>
    </w:p>
    <w:p w:rsidR="00F07E72" w:rsidRPr="00F07E72" w:rsidRDefault="00F07E72" w:rsidP="00F07E72">
      <w:pPr>
        <w:shd w:val="clear" w:color="auto" w:fill="FFFFFF"/>
        <w:spacing w:before="225" w:after="225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(b) Present the article orally in its entirety.</w:t>
      </w:r>
    </w:p>
    <w:p w:rsidR="00F07E72" w:rsidRPr="00F07E72" w:rsidRDefault="00F07E72" w:rsidP="00F07E72">
      <w:pPr>
        <w:shd w:val="clear" w:color="auto" w:fill="FFFFFF"/>
        <w:spacing w:before="225" w:after="225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(c) Use the article in theses and/or dissertations.</w:t>
      </w:r>
    </w:p>
    <w:p w:rsidR="00F07E72" w:rsidRPr="00F07E72" w:rsidRDefault="00F07E72" w:rsidP="00F07E72">
      <w:pPr>
        <w:shd w:val="clear" w:color="auto" w:fill="FFFFFF"/>
        <w:spacing w:before="225" w:after="225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(d) Reproduce the article for use in courses the author is teaching. (If the author is employed by an academic institution, that institution may also reproduce the article for course teaching.)</w:t>
      </w:r>
    </w:p>
    <w:p w:rsidR="00F07E72" w:rsidRPr="00F07E72" w:rsidRDefault="00F07E72" w:rsidP="00F07E72">
      <w:pPr>
        <w:shd w:val="clear" w:color="auto" w:fill="FFFFFF"/>
        <w:spacing w:before="225" w:after="225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(e) Distribute photocopies of the article to colleagues, but only for noncommercial purposes.</w:t>
      </w:r>
    </w:p>
    <w:p w:rsidR="00F07E72" w:rsidRPr="00F07E72" w:rsidRDefault="00F07E72" w:rsidP="00F07E72">
      <w:pPr>
        <w:shd w:val="clear" w:color="auto" w:fill="FFFFFF"/>
        <w:spacing w:before="225" w:after="225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  <w:highlight w:val="yellow"/>
        </w:rPr>
        <w:t>(f) Reuse original figures and tables in future works created by the author.</w:t>
      </w:r>
    </w:p>
    <w:p w:rsidR="00F07E72" w:rsidRP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(g) Post a copy of the article on the author’s personal website, departmental website, and/or the university’s intranet, provided a hyperlink to the article on the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>JNM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 website is included.</w:t>
      </w:r>
    </w:p>
    <w:p w:rsidR="00F07E72" w:rsidRP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(h) In all the instances under clauses a through g above, the author will give proper credit to the original publication in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>JNM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 as follows:</w:t>
      </w:r>
    </w:p>
    <w:p w:rsidR="00F07E72" w:rsidRPr="00F07E72" w:rsidRDefault="00F07E72" w:rsidP="00F07E7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Lucida Sans Unicode"/>
          <w:color w:val="403838"/>
          <w:sz w:val="20"/>
          <w:szCs w:val="20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This research was originally published in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>JNM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 xml:space="preserve">. </w:t>
      </w:r>
      <w:proofErr w:type="gramStart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Author(s).</w:t>
      </w:r>
      <w:proofErr w:type="gramEnd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 xml:space="preserve"> </w:t>
      </w:r>
      <w:proofErr w:type="gramStart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Title.</w:t>
      </w:r>
      <w:proofErr w:type="gramEnd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 </w:t>
      </w:r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 xml:space="preserve">J </w:t>
      </w:r>
      <w:proofErr w:type="spellStart"/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>Nucl</w:t>
      </w:r>
      <w:proofErr w:type="spellEnd"/>
      <w:r w:rsidRPr="00F07E72">
        <w:rPr>
          <w:rFonts w:ascii="inherit" w:eastAsia="Times New Roman" w:hAnsi="inherit" w:cs="Lucida Sans Unicode"/>
          <w:i/>
          <w:iCs/>
          <w:color w:val="403838"/>
          <w:sz w:val="20"/>
          <w:szCs w:val="20"/>
          <w:bdr w:val="none" w:sz="0" w:space="0" w:color="auto" w:frame="1"/>
        </w:rPr>
        <w:t xml:space="preserve"> Med.</w:t>
      </w: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 </w:t>
      </w:r>
      <w:proofErr w:type="spellStart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Year</w:t>
      </w:r>
      <w:proofErr w:type="gramStart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;vol:pp</w:t>
      </w:r>
      <w:proofErr w:type="gramEnd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-pp</w:t>
      </w:r>
      <w:proofErr w:type="spellEnd"/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. © by the Society of Nuclear Medicine and Molecular Imaging, Inc.</w:t>
      </w:r>
    </w:p>
    <w:p w:rsidR="00F07E72" w:rsidRPr="00F07E72" w:rsidRDefault="00F07E72" w:rsidP="00F07E72">
      <w:pPr>
        <w:shd w:val="clear" w:color="auto" w:fill="FFFFFF"/>
        <w:spacing w:before="225" w:after="225" w:line="240" w:lineRule="auto"/>
        <w:textAlignment w:val="baseline"/>
        <w:rPr>
          <w:rFonts w:ascii="inherit" w:eastAsia="Times New Roman" w:hAnsi="inherit" w:cs="Lucida Sans Unicode"/>
          <w:b/>
          <w:bCs/>
          <w:color w:val="FFFFFF"/>
          <w:sz w:val="15"/>
          <w:szCs w:val="15"/>
        </w:rPr>
      </w:pPr>
      <w:r w:rsidRPr="00F07E72">
        <w:rPr>
          <w:rFonts w:ascii="inherit" w:eastAsia="Times New Roman" w:hAnsi="inherit" w:cs="Lucida Sans Unicode"/>
          <w:color w:val="403838"/>
          <w:sz w:val="20"/>
          <w:szCs w:val="20"/>
        </w:rPr>
        <w:t> </w:t>
      </w:r>
      <w:bookmarkStart w:id="1" w:name="_GoBack"/>
      <w:bookmarkEnd w:id="1"/>
    </w:p>
    <w:p w:rsidR="00831201" w:rsidRDefault="00F07E72"/>
    <w:sectPr w:rsidR="00831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0E1D"/>
    <w:multiLevelType w:val="multilevel"/>
    <w:tmpl w:val="227EB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13362"/>
    <w:multiLevelType w:val="multilevel"/>
    <w:tmpl w:val="EE969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EB7C23"/>
    <w:multiLevelType w:val="multilevel"/>
    <w:tmpl w:val="4F304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E9572D"/>
    <w:multiLevelType w:val="multilevel"/>
    <w:tmpl w:val="59E64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593292"/>
    <w:multiLevelType w:val="multilevel"/>
    <w:tmpl w:val="AF0A9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ED4D3B"/>
    <w:multiLevelType w:val="multilevel"/>
    <w:tmpl w:val="08285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40362B"/>
    <w:multiLevelType w:val="multilevel"/>
    <w:tmpl w:val="C1E0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913BCA"/>
    <w:multiLevelType w:val="multilevel"/>
    <w:tmpl w:val="D404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2819AB"/>
    <w:multiLevelType w:val="multilevel"/>
    <w:tmpl w:val="F718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72"/>
    <w:rsid w:val="00027916"/>
    <w:rsid w:val="00042D9D"/>
    <w:rsid w:val="00F0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07E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07E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F07E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7E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07E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F07E7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07E7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07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7E7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7E7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7E7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7E72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F07E72"/>
    <w:rPr>
      <w:b/>
      <w:bCs/>
    </w:rPr>
  </w:style>
  <w:style w:type="character" w:styleId="Emphasis">
    <w:name w:val="Emphasis"/>
    <w:basedOn w:val="DefaultParagraphFont"/>
    <w:uiPriority w:val="20"/>
    <w:qFormat/>
    <w:rsid w:val="00F07E72"/>
    <w:rPr>
      <w:i/>
      <w:iCs/>
    </w:rPr>
  </w:style>
  <w:style w:type="character" w:customStyle="1" w:styleId="apple-converted-space">
    <w:name w:val="apple-converted-space"/>
    <w:basedOn w:val="DefaultParagraphFont"/>
    <w:rsid w:val="00F07E72"/>
  </w:style>
  <w:style w:type="paragraph" w:customStyle="1" w:styleId="auto-clean">
    <w:name w:val="auto-clean"/>
    <w:basedOn w:val="Normal"/>
    <w:rsid w:val="00F07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">
    <w:name w:val="copyright"/>
    <w:basedOn w:val="Normal"/>
    <w:rsid w:val="00F07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ssn">
    <w:name w:val="issn"/>
    <w:basedOn w:val="DefaultParagraphFont"/>
    <w:rsid w:val="00F07E72"/>
  </w:style>
  <w:style w:type="paragraph" w:styleId="BalloonText">
    <w:name w:val="Balloon Text"/>
    <w:basedOn w:val="Normal"/>
    <w:link w:val="BalloonTextChar"/>
    <w:uiPriority w:val="99"/>
    <w:semiHidden/>
    <w:unhideWhenUsed/>
    <w:rsid w:val="00F07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07E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07E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F07E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7E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07E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F07E7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07E7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07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7E7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7E7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7E7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7E72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F07E72"/>
    <w:rPr>
      <w:b/>
      <w:bCs/>
    </w:rPr>
  </w:style>
  <w:style w:type="character" w:styleId="Emphasis">
    <w:name w:val="Emphasis"/>
    <w:basedOn w:val="DefaultParagraphFont"/>
    <w:uiPriority w:val="20"/>
    <w:qFormat/>
    <w:rsid w:val="00F07E72"/>
    <w:rPr>
      <w:i/>
      <w:iCs/>
    </w:rPr>
  </w:style>
  <w:style w:type="character" w:customStyle="1" w:styleId="apple-converted-space">
    <w:name w:val="apple-converted-space"/>
    <w:basedOn w:val="DefaultParagraphFont"/>
    <w:rsid w:val="00F07E72"/>
  </w:style>
  <w:style w:type="paragraph" w:customStyle="1" w:styleId="auto-clean">
    <w:name w:val="auto-clean"/>
    <w:basedOn w:val="Normal"/>
    <w:rsid w:val="00F07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">
    <w:name w:val="copyright"/>
    <w:basedOn w:val="Normal"/>
    <w:rsid w:val="00F07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ssn">
    <w:name w:val="issn"/>
    <w:basedOn w:val="DefaultParagraphFont"/>
    <w:rsid w:val="00F07E72"/>
  </w:style>
  <w:style w:type="paragraph" w:styleId="BalloonText">
    <w:name w:val="Balloon Text"/>
    <w:basedOn w:val="Normal"/>
    <w:link w:val="BalloonTextChar"/>
    <w:uiPriority w:val="99"/>
    <w:semiHidden/>
    <w:unhideWhenUsed/>
    <w:rsid w:val="00F07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6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0660">
          <w:marLeft w:val="17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4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270127">
          <w:marLeft w:val="0"/>
          <w:marRight w:val="0"/>
          <w:marTop w:val="1695"/>
          <w:marBottom w:val="0"/>
          <w:divBdr>
            <w:top w:val="none" w:sz="0" w:space="18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85383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none" w:sz="0" w:space="5" w:color="auto"/>
                <w:right w:val="none" w:sz="0" w:space="4" w:color="auto"/>
              </w:divBdr>
              <w:divsChild>
                <w:div w:id="2547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0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ashed" w:sz="6" w:space="0" w:color="AAAAAA"/>
          </w:divBdr>
          <w:divsChild>
            <w:div w:id="5088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222289">
          <w:marLeft w:val="150"/>
          <w:marRight w:val="150"/>
          <w:marTop w:val="75"/>
          <w:marBottom w:val="75"/>
          <w:divBdr>
            <w:top w:val="single" w:sz="12" w:space="4" w:color="A9A9A9"/>
            <w:left w:val="single" w:sz="12" w:space="4" w:color="A9A9A9"/>
            <w:bottom w:val="single" w:sz="12" w:space="4" w:color="A9A9A9"/>
            <w:right w:val="single" w:sz="12" w:space="4" w:color="A9A9A9"/>
          </w:divBdr>
          <w:divsChild>
            <w:div w:id="151191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2879">
                  <w:marLeft w:val="0"/>
                  <w:marRight w:val="0"/>
                  <w:marTop w:val="0"/>
                  <w:marBottom w:val="0"/>
                  <w:divBdr>
                    <w:top w:val="single" w:sz="6" w:space="4" w:color="00339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1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0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4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4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870245">
          <w:marLeft w:val="150"/>
          <w:marRight w:val="15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1462">
              <w:marLeft w:val="0"/>
              <w:marRight w:val="0"/>
              <w:marTop w:val="0"/>
              <w:marBottom w:val="0"/>
              <w:divBdr>
                <w:top w:val="single" w:sz="6" w:space="0" w:color="666666"/>
                <w:left w:val="single" w:sz="6" w:space="0" w:color="666666"/>
                <w:bottom w:val="single" w:sz="6" w:space="6" w:color="666666"/>
                <w:right w:val="single" w:sz="6" w:space="0" w:color="666666"/>
              </w:divBdr>
            </w:div>
          </w:divsChild>
        </w:div>
        <w:div w:id="4208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5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ashed" w:sz="6" w:space="0" w:color="C8C8C8"/>
              </w:divBdr>
            </w:div>
            <w:div w:id="78580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missions@snmmi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teractive.snm.org/index.cfm?PageID=2890&amp;RPID=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nm.snmjournals.org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Sephorah Zaman</dc:creator>
  <cp:lastModifiedBy>Sephorah Zaman</cp:lastModifiedBy>
  <cp:revision>1</cp:revision>
  <dcterms:created xsi:type="dcterms:W3CDTF">2014-08-11T13:55:00Z</dcterms:created>
  <dcterms:modified xsi:type="dcterms:W3CDTF">2014-08-11T13:57:00Z</dcterms:modified>
</cp:coreProperties>
</file>